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05F" w:rsidRDefault="00EA5FCA">
      <w:pPr>
        <w:rPr>
          <w:rFonts w:ascii="Arial" w:hAnsi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sz w:val="22"/>
          <w:szCs w:val="22"/>
        </w:rPr>
        <w:t xml:space="preserve">Sandwell and West Birmingham Hospitals NHS Trust: </w:t>
      </w:r>
      <w:r w:rsidR="00D2067E" w:rsidRPr="00E13C69">
        <w:rPr>
          <w:rFonts w:ascii="Arial" w:hAnsi="Arial"/>
          <w:b/>
          <w:sz w:val="22"/>
          <w:szCs w:val="22"/>
        </w:rPr>
        <w:t>STAFF SURVEY COMPARISON</w:t>
      </w:r>
      <w:r>
        <w:rPr>
          <w:rFonts w:ascii="Arial" w:hAnsi="Arial"/>
          <w:b/>
          <w:sz w:val="22"/>
          <w:szCs w:val="22"/>
        </w:rPr>
        <w:t xml:space="preserve"> 2007 </w:t>
      </w:r>
      <w:r w:rsidR="00A74EF8">
        <w:rPr>
          <w:rFonts w:ascii="Arial" w:hAnsi="Arial"/>
          <w:b/>
          <w:sz w:val="22"/>
          <w:szCs w:val="22"/>
        </w:rPr>
        <w:t>–</w:t>
      </w:r>
      <w:r>
        <w:rPr>
          <w:rFonts w:ascii="Arial" w:hAnsi="Arial"/>
          <w:b/>
          <w:sz w:val="22"/>
          <w:szCs w:val="22"/>
        </w:rPr>
        <w:t xml:space="preserve"> 2011</w:t>
      </w:r>
    </w:p>
    <w:p w:rsidR="00A74EF8" w:rsidRDefault="00A74EF8">
      <w:pPr>
        <w:rPr>
          <w:rFonts w:ascii="Arial" w:hAnsi="Arial"/>
          <w:b/>
          <w:sz w:val="22"/>
          <w:szCs w:val="22"/>
        </w:rPr>
      </w:pPr>
    </w:p>
    <w:p w:rsidR="00A74EF8" w:rsidRPr="00E13C69" w:rsidRDefault="00A74EF8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These results show key questions relating to Staff Engagement pre and post adoption of Listening into Action (</w:t>
      </w:r>
      <w:proofErr w:type="spellStart"/>
      <w:r>
        <w:rPr>
          <w:rFonts w:ascii="Arial" w:hAnsi="Arial"/>
          <w:b/>
          <w:sz w:val="22"/>
          <w:szCs w:val="22"/>
        </w:rPr>
        <w:t>LiA</w:t>
      </w:r>
      <w:proofErr w:type="spellEnd"/>
      <w:r>
        <w:rPr>
          <w:rFonts w:ascii="Arial" w:hAnsi="Arial"/>
          <w:b/>
          <w:sz w:val="22"/>
          <w:szCs w:val="22"/>
        </w:rPr>
        <w:t>)</w:t>
      </w:r>
    </w:p>
    <w:p w:rsidR="00D2067E" w:rsidRPr="00E13C69" w:rsidRDefault="00D2067E">
      <w:pPr>
        <w:rPr>
          <w:rFonts w:ascii="Arial" w:hAnsi="Arial"/>
          <w:sz w:val="22"/>
          <w:szCs w:val="22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1620"/>
        <w:gridCol w:w="1620"/>
        <w:gridCol w:w="1620"/>
        <w:gridCol w:w="1620"/>
        <w:gridCol w:w="1620"/>
        <w:gridCol w:w="1620"/>
        <w:gridCol w:w="1620"/>
      </w:tblGrid>
      <w:tr w:rsidR="00E13C69" w:rsidRPr="006161E9" w:rsidTr="006161E9">
        <w:trPr>
          <w:trHeight w:val="841"/>
        </w:trPr>
        <w:tc>
          <w:tcPr>
            <w:tcW w:w="3528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Question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2007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2011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Change 2007 - 2011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National Average 200</w:t>
            </w:r>
            <w:r w:rsidR="00E13C69" w:rsidRPr="006161E9">
              <w:rPr>
                <w:rFonts w:ascii="Arial" w:hAnsi="Arial"/>
                <w:sz w:val="22"/>
                <w:szCs w:val="22"/>
              </w:rPr>
              <w:t>8</w:t>
            </w:r>
            <w:r w:rsidRPr="006161E9">
              <w:rPr>
                <w:rFonts w:ascii="Arial" w:hAnsi="Arial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National Average 2011</w:t>
            </w:r>
            <w:r w:rsidRPr="006161E9">
              <w:rPr>
                <w:rFonts w:ascii="Arial" w:hAnsi="Arial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 xml:space="preserve">Comparison to Nat </w:t>
            </w:r>
            <w:proofErr w:type="spellStart"/>
            <w:r w:rsidRPr="006161E9">
              <w:rPr>
                <w:rFonts w:ascii="Arial" w:hAnsi="Arial"/>
                <w:sz w:val="22"/>
                <w:szCs w:val="22"/>
              </w:rPr>
              <w:t>Avg</w:t>
            </w:r>
            <w:proofErr w:type="spellEnd"/>
          </w:p>
          <w:p w:rsidR="00E50143" w:rsidRPr="006161E9" w:rsidRDefault="00E13C69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2007/8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 xml:space="preserve">Comparison to Nat </w:t>
            </w:r>
            <w:proofErr w:type="spellStart"/>
            <w:r w:rsidRPr="006161E9">
              <w:rPr>
                <w:rFonts w:ascii="Arial" w:hAnsi="Arial"/>
                <w:sz w:val="22"/>
                <w:szCs w:val="22"/>
              </w:rPr>
              <w:t>Avg</w:t>
            </w:r>
            <w:proofErr w:type="spellEnd"/>
            <w:r w:rsidRPr="006161E9">
              <w:rPr>
                <w:rFonts w:ascii="Arial" w:hAnsi="Arial"/>
                <w:sz w:val="22"/>
                <w:szCs w:val="22"/>
              </w:rPr>
              <w:t xml:space="preserve"> 2011</w:t>
            </w:r>
          </w:p>
        </w:tc>
      </w:tr>
      <w:tr w:rsidR="00E13C69" w:rsidRPr="006161E9" w:rsidTr="006161E9">
        <w:tc>
          <w:tcPr>
            <w:tcW w:w="3528" w:type="dxa"/>
            <w:shd w:val="clear" w:color="auto" w:fill="auto"/>
          </w:tcPr>
          <w:p w:rsidR="00E50143" w:rsidRPr="006161E9" w:rsidRDefault="00E50143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%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%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% pt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13C69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%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%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13C69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% pt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% pt</w:t>
            </w:r>
          </w:p>
        </w:tc>
      </w:tr>
      <w:tr w:rsidR="00E13C69" w:rsidRPr="006161E9" w:rsidTr="006161E9">
        <w:tc>
          <w:tcPr>
            <w:tcW w:w="3528" w:type="dxa"/>
            <w:shd w:val="clear" w:color="auto" w:fill="auto"/>
          </w:tcPr>
          <w:p w:rsidR="00E13C69" w:rsidRPr="006161E9" w:rsidRDefault="00E50143">
            <w:pPr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Satisfied with support from immediate manager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53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62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+9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6201A9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56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59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6201A9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-3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+3</w:t>
            </w:r>
          </w:p>
        </w:tc>
      </w:tr>
      <w:tr w:rsidR="00E13C69" w:rsidRPr="006161E9" w:rsidTr="006161E9">
        <w:tc>
          <w:tcPr>
            <w:tcW w:w="3528" w:type="dxa"/>
            <w:shd w:val="clear" w:color="auto" w:fill="auto"/>
          </w:tcPr>
          <w:p w:rsidR="00E13C69" w:rsidRPr="006161E9" w:rsidRDefault="00E50143">
            <w:pPr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Satisfied with work being valued</w:t>
            </w:r>
          </w:p>
          <w:p w:rsidR="00E13C69" w:rsidRPr="006161E9" w:rsidRDefault="00E13C69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28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38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+10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6201A9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31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31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6201A9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-3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+7</w:t>
            </w:r>
          </w:p>
        </w:tc>
      </w:tr>
      <w:tr w:rsidR="00E13C69" w:rsidRPr="006161E9" w:rsidTr="006161E9">
        <w:tc>
          <w:tcPr>
            <w:tcW w:w="3528" w:type="dxa"/>
            <w:shd w:val="clear" w:color="auto" w:fill="auto"/>
          </w:tcPr>
          <w:p w:rsidR="00E13C69" w:rsidRPr="006161E9" w:rsidRDefault="00E50143">
            <w:pPr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Consulted about changes in  work area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47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50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+3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6201A9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50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49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6201A9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-3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+1</w:t>
            </w:r>
          </w:p>
        </w:tc>
      </w:tr>
      <w:tr w:rsidR="00E13C69" w:rsidRPr="006161E9" w:rsidTr="006161E9">
        <w:tc>
          <w:tcPr>
            <w:tcW w:w="3528" w:type="dxa"/>
            <w:shd w:val="clear" w:color="auto" w:fill="auto"/>
          </w:tcPr>
          <w:p w:rsidR="00E50143" w:rsidRPr="006161E9" w:rsidRDefault="00E50143">
            <w:pPr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Senior managers involve staff in important decisions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21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36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+15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6201A9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27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25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6201A9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-6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+11</w:t>
            </w:r>
          </w:p>
        </w:tc>
      </w:tr>
      <w:tr w:rsidR="00E13C69" w:rsidRPr="006161E9" w:rsidTr="006161E9">
        <w:tc>
          <w:tcPr>
            <w:tcW w:w="3528" w:type="dxa"/>
            <w:shd w:val="clear" w:color="auto" w:fill="auto"/>
          </w:tcPr>
          <w:p w:rsidR="00E50143" w:rsidRPr="006161E9" w:rsidRDefault="00E50143">
            <w:pPr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Effective communication between senior management and staff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21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38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+17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6201A9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26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24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6201A9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-5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+14</w:t>
            </w:r>
          </w:p>
        </w:tc>
      </w:tr>
      <w:tr w:rsidR="00E13C69" w:rsidRPr="006161E9" w:rsidTr="006161E9">
        <w:tc>
          <w:tcPr>
            <w:tcW w:w="3528" w:type="dxa"/>
            <w:shd w:val="clear" w:color="auto" w:fill="auto"/>
          </w:tcPr>
          <w:p w:rsidR="00E50143" w:rsidRPr="006161E9" w:rsidRDefault="00E50143">
            <w:pPr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Senior managers encourage staff to suggest improvement ideas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25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51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+26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6201A9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35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39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6201A9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-10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+12</w:t>
            </w:r>
          </w:p>
        </w:tc>
      </w:tr>
      <w:tr w:rsidR="00E13C69" w:rsidRPr="006161E9" w:rsidTr="006161E9">
        <w:tc>
          <w:tcPr>
            <w:tcW w:w="3528" w:type="dxa"/>
            <w:shd w:val="clear" w:color="auto" w:fill="auto"/>
          </w:tcPr>
          <w:p w:rsidR="00E50143" w:rsidRPr="006161E9" w:rsidRDefault="00E50143">
            <w:pPr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Care of patients Trust’s top priority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45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68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+23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6201A9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67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58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6201A9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-22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+10</w:t>
            </w:r>
          </w:p>
        </w:tc>
      </w:tr>
      <w:tr w:rsidR="00E13C69" w:rsidRPr="006161E9" w:rsidTr="006161E9">
        <w:tc>
          <w:tcPr>
            <w:tcW w:w="3528" w:type="dxa"/>
            <w:shd w:val="clear" w:color="auto" w:fill="auto"/>
          </w:tcPr>
          <w:p w:rsidR="00E50143" w:rsidRPr="006161E9" w:rsidRDefault="00E50143">
            <w:pPr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Recommend Trust as a place to work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52</w:t>
            </w:r>
            <w:r w:rsidRPr="006161E9">
              <w:rPr>
                <w:rFonts w:ascii="Arial" w:hAnsi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60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+8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6201A9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54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51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6201A9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-2</w:t>
            </w:r>
          </w:p>
        </w:tc>
        <w:tc>
          <w:tcPr>
            <w:tcW w:w="1620" w:type="dxa"/>
            <w:shd w:val="clear" w:color="auto" w:fill="auto"/>
          </w:tcPr>
          <w:p w:rsidR="00E50143" w:rsidRPr="006161E9" w:rsidRDefault="00E50143" w:rsidP="006161E9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161E9">
              <w:rPr>
                <w:rFonts w:ascii="Arial" w:hAnsi="Arial"/>
                <w:sz w:val="22"/>
                <w:szCs w:val="22"/>
              </w:rPr>
              <w:t>+9</w:t>
            </w:r>
          </w:p>
        </w:tc>
      </w:tr>
    </w:tbl>
    <w:p w:rsidR="00D2067E" w:rsidRPr="00E13C69" w:rsidRDefault="00D2067E">
      <w:pPr>
        <w:rPr>
          <w:rFonts w:ascii="Arial" w:hAnsi="Arial"/>
          <w:sz w:val="22"/>
          <w:szCs w:val="22"/>
        </w:rPr>
      </w:pPr>
    </w:p>
    <w:p w:rsidR="00E13C69" w:rsidRPr="00E13C69" w:rsidRDefault="00E13C69" w:rsidP="00E13C69">
      <w:pPr>
        <w:numPr>
          <w:ilvl w:val="0"/>
          <w:numId w:val="1"/>
        </w:numPr>
        <w:rPr>
          <w:rFonts w:ascii="Arial" w:hAnsi="Arial"/>
          <w:sz w:val="22"/>
          <w:szCs w:val="22"/>
        </w:rPr>
      </w:pPr>
      <w:r w:rsidRPr="00E13C69">
        <w:rPr>
          <w:rFonts w:ascii="Arial" w:hAnsi="Arial"/>
          <w:sz w:val="22"/>
          <w:szCs w:val="22"/>
        </w:rPr>
        <w:t xml:space="preserve">National Average is from Quality Health database.  2.  2008 answer – question not asked in 2007.  </w:t>
      </w:r>
    </w:p>
    <w:p w:rsidR="00E13C69" w:rsidRPr="00E13C69" w:rsidRDefault="00E13C69" w:rsidP="00E13C69">
      <w:pPr>
        <w:ind w:left="360"/>
        <w:rPr>
          <w:rFonts w:ascii="Arial" w:hAnsi="Arial"/>
          <w:sz w:val="22"/>
          <w:szCs w:val="22"/>
        </w:rPr>
      </w:pPr>
      <w:r w:rsidRPr="00E13C69">
        <w:rPr>
          <w:rFonts w:ascii="Arial" w:hAnsi="Arial"/>
          <w:sz w:val="22"/>
          <w:szCs w:val="22"/>
        </w:rPr>
        <w:t>Source:  Quality Health reports</w:t>
      </w:r>
    </w:p>
    <w:sectPr w:rsidR="00E13C69" w:rsidRPr="00E13C69" w:rsidSect="00E13C69">
      <w:pgSz w:w="16838" w:h="11906" w:orient="landscape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675D5"/>
    <w:multiLevelType w:val="hybridMultilevel"/>
    <w:tmpl w:val="D29AD58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67E"/>
    <w:rsid w:val="00020476"/>
    <w:rsid w:val="003752BD"/>
    <w:rsid w:val="006161E9"/>
    <w:rsid w:val="006201A9"/>
    <w:rsid w:val="00697040"/>
    <w:rsid w:val="0075372E"/>
    <w:rsid w:val="00A532E2"/>
    <w:rsid w:val="00A74EF8"/>
    <w:rsid w:val="00C95EF2"/>
    <w:rsid w:val="00D2067E"/>
    <w:rsid w:val="00E13C69"/>
    <w:rsid w:val="00E50143"/>
    <w:rsid w:val="00EA5FCA"/>
    <w:rsid w:val="00ED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D206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D206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863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LONG TERM STAFF SURVEY COMPARISON</vt:lpstr>
    </vt:vector>
  </TitlesOfParts>
  <Company>NHS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LONG TERM STAFF SURVEY COMPARISON</dc:title>
  <dc:creator>default.profile</dc:creator>
  <cp:lastModifiedBy>rebeccacreamer</cp:lastModifiedBy>
  <cp:revision>2</cp:revision>
  <dcterms:created xsi:type="dcterms:W3CDTF">2012-04-02T15:16:00Z</dcterms:created>
  <dcterms:modified xsi:type="dcterms:W3CDTF">2012-04-02T15:16:00Z</dcterms:modified>
</cp:coreProperties>
</file>